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03"/>
        <w:gridCol w:w="2034"/>
        <w:gridCol w:w="4985"/>
      </w:tblGrid>
      <w:tr w:rsidR="001E3DB9">
        <w:trPr>
          <w:trHeight w:val="283"/>
        </w:trPr>
        <w:tc>
          <w:tcPr>
            <w:tcW w:w="2903" w:type="dxa"/>
          </w:tcPr>
          <w:p w:rsidR="001E3DB9" w:rsidRDefault="001E3DB9">
            <w:pPr>
              <w:pStyle w:val="TableContents"/>
              <w:pageBreakBefore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4" w:type="dxa"/>
            <w:tcMar>
              <w:left w:w="10" w:type="dxa"/>
              <w:right w:w="10" w:type="dxa"/>
            </w:tcMar>
          </w:tcPr>
          <w:p w:rsidR="001E3DB9" w:rsidRDefault="001E3DB9">
            <w:pPr>
              <w:widowControl w:val="0"/>
              <w:tabs>
                <w:tab w:val="left" w:pos="565"/>
              </w:tabs>
              <w:ind w:left="350"/>
              <w:jc w:val="center"/>
              <w:textAlignment w:val="baseline"/>
              <w:rPr>
                <w:rFonts w:eastAsia="Andale Sans UI" w:cs="Times New Roman"/>
                <w:color w:val="FFFFFF"/>
                <w:sz w:val="28"/>
                <w:szCs w:val="28"/>
                <w:highlight w:val="white"/>
                <w:lang w:val="de-DE" w:eastAsia="ja-JP" w:bidi="fa-IR"/>
              </w:rPr>
            </w:pPr>
          </w:p>
        </w:tc>
        <w:tc>
          <w:tcPr>
            <w:tcW w:w="4985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C71B9" w:rsidRPr="008A33F5" w:rsidRDefault="00CC71B9" w:rsidP="00CC71B9">
            <w:pPr>
              <w:ind w:left="350"/>
              <w:rPr>
                <w:rFonts w:ascii="Times New Roman" w:hAnsi="Times New Roman"/>
              </w:rPr>
            </w:pPr>
          </w:p>
          <w:p w:rsidR="004E4353" w:rsidDel="000144ED" w:rsidRDefault="004E4353" w:rsidP="001C067B">
            <w:pPr>
              <w:rPr>
                <w:del w:id="0" w:author="Скобелева Карина Олеговна" w:date="2025-10-21T16:26:00Z"/>
                <w:rFonts w:ascii="Times New Roman" w:hAnsi="Times New Roman"/>
              </w:rPr>
            </w:pPr>
            <w:r w:rsidRPr="008A33F5">
              <w:rPr>
                <w:rFonts w:ascii="Times New Roman" w:hAnsi="Times New Roman"/>
              </w:rPr>
              <w:t>Приложение 5</w:t>
            </w:r>
          </w:p>
          <w:p w:rsidR="000144ED" w:rsidRPr="008A33F5" w:rsidRDefault="000144ED" w:rsidP="004E4353">
            <w:pPr>
              <w:rPr>
                <w:ins w:id="1" w:author="Скобелева Карина Олеговна" w:date="2025-10-21T16:26:00Z"/>
                <w:rFonts w:ascii="Times New Roman" w:hAnsi="Times New Roman"/>
              </w:rPr>
            </w:pPr>
          </w:p>
          <w:p w:rsidR="001C067B" w:rsidRPr="008A33F5" w:rsidDel="000144ED" w:rsidRDefault="001C067B" w:rsidP="001C067B">
            <w:pPr>
              <w:rPr>
                <w:del w:id="2" w:author="Скобелева Карина Олеговна" w:date="2025-10-21T16:26:00Z"/>
                <w:rFonts w:ascii="Times New Roman" w:hAnsi="Times New Roman"/>
              </w:rPr>
            </w:pPr>
            <w:del w:id="3" w:author="Скобелева Карина Олеговна" w:date="2025-10-21T16:26:00Z">
              <w:r w:rsidRPr="008A33F5" w:rsidDel="000144ED">
                <w:rPr>
                  <w:rFonts w:ascii="Times New Roman" w:hAnsi="Times New Roman"/>
                </w:rPr>
                <w:delText>к типовой форме</w:delText>
              </w:r>
            </w:del>
          </w:p>
          <w:p w:rsidR="004E4353" w:rsidRPr="008A33F5" w:rsidRDefault="001C067B" w:rsidP="001C067B">
            <w:pPr>
              <w:rPr>
                <w:rFonts w:ascii="Times New Roman" w:hAnsi="Times New Roman"/>
              </w:rPr>
            </w:pPr>
            <w:del w:id="4" w:author="Скобелева Карина Олеговна" w:date="2025-10-21T16:26:00Z">
              <w:r w:rsidRPr="008A33F5" w:rsidDel="000144ED">
                <w:rPr>
                  <w:rFonts w:ascii="Times New Roman" w:hAnsi="Times New Roman"/>
                </w:rPr>
                <w:delText>а</w:delText>
              </w:r>
            </w:del>
            <w:ins w:id="5" w:author="Скобелева Карина Олеговна" w:date="2025-10-21T16:26:00Z">
              <w:r w:rsidR="000144ED">
                <w:rPr>
                  <w:rFonts w:ascii="Times New Roman" w:hAnsi="Times New Roman"/>
                </w:rPr>
                <w:t>А</w:t>
              </w:r>
            </w:ins>
            <w:bookmarkStart w:id="6" w:name="_GoBack"/>
            <w:bookmarkEnd w:id="6"/>
            <w:r w:rsidRPr="008A33F5">
              <w:rPr>
                <w:rFonts w:ascii="Times New Roman" w:hAnsi="Times New Roman"/>
              </w:rPr>
              <w:t>дминистративного регламента предоставления муниципальной услуги «Внесение (изменение, исключение) сведений в  реестр транспортных средств, принадлежащих пользователям</w:t>
            </w:r>
            <w:r w:rsidR="00381B8D" w:rsidRPr="008A33F5">
              <w:rPr>
                <w:rFonts w:ascii="Times New Roman" w:hAnsi="Times New Roman"/>
              </w:rPr>
              <w:t xml:space="preserve">, которые оформили резидентские парковочные разрешения </w:t>
            </w:r>
            <w:r w:rsidRPr="008A33F5">
              <w:rPr>
                <w:rFonts w:ascii="Times New Roman" w:hAnsi="Times New Roman"/>
              </w:rPr>
              <w:t>на парковки (парковочные места), расположенные на автомобильных дорогах общего пользования муниципального значения Московской области»</w:t>
            </w:r>
          </w:p>
          <w:p w:rsidR="00CC71B9" w:rsidDel="008A33F5" w:rsidRDefault="00CC71B9" w:rsidP="00CC71B9">
            <w:pPr>
              <w:ind w:left="350"/>
              <w:rPr>
                <w:del w:id="7" w:author="Скобелева Карина Олеговна" w:date="2025-09-04T17:04:00Z"/>
                <w:rFonts w:ascii="Times New Roman" w:hAnsi="Times New Roman"/>
                <w:sz w:val="28"/>
                <w:szCs w:val="28"/>
              </w:rPr>
            </w:pPr>
          </w:p>
          <w:p w:rsidR="00CC71B9" w:rsidRDefault="00CC71B9" w:rsidP="008A33F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E3DB9" w:rsidRDefault="001E3DB9" w:rsidP="00FC28F0">
            <w:pPr>
              <w:ind w:left="350"/>
              <w:rPr>
                <w:rFonts w:ascii="Times New Roman" w:eastAsia="Calibri" w:hAnsi="Times New Roman"/>
                <w:color w:val="FFFFFF"/>
                <w:spacing w:val="10"/>
                <w:sz w:val="28"/>
                <w:szCs w:val="28"/>
              </w:rPr>
            </w:pPr>
          </w:p>
        </w:tc>
      </w:tr>
    </w:tbl>
    <w:p w:rsidR="001E3DB9" w:rsidRDefault="001E3DB9">
      <w:pPr>
        <w:spacing w:line="276" w:lineRule="auto"/>
        <w:outlineLvl w:val="1"/>
        <w:rPr>
          <w:rFonts w:ascii="Times New Roman" w:hAnsi="Times New Roman"/>
          <w:sz w:val="28"/>
          <w:szCs w:val="28"/>
        </w:rPr>
      </w:pPr>
    </w:p>
    <w:p w:rsidR="001E3DB9" w:rsidRPr="00FC28F0" w:rsidRDefault="00F77856" w:rsidP="00FC28F0">
      <w:pPr>
        <w:jc w:val="center"/>
        <w:rPr>
          <w:sz w:val="28"/>
          <w:szCs w:val="28"/>
        </w:rPr>
      </w:pPr>
      <w:r w:rsidRPr="00FC28F0">
        <w:rPr>
          <w:sz w:val="28"/>
          <w:szCs w:val="28"/>
        </w:rPr>
        <w:t>Форма</w:t>
      </w:r>
    </w:p>
    <w:p w:rsidR="001E3DB9" w:rsidRDefault="00F77856" w:rsidP="001C067B">
      <w:pPr>
        <w:jc w:val="center"/>
        <w:rPr>
          <w:sz w:val="28"/>
          <w:szCs w:val="28"/>
        </w:rPr>
      </w:pPr>
      <w:bookmarkStart w:id="8" w:name="_Toc91253271"/>
      <w:r w:rsidRPr="00FC28F0">
        <w:rPr>
          <w:sz w:val="28"/>
          <w:szCs w:val="28"/>
        </w:rPr>
        <w:t xml:space="preserve">решения об отказе в предоставлении </w:t>
      </w:r>
      <w:bookmarkEnd w:id="8"/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1C067B">
        <w:rPr>
          <w:rFonts w:ascii="Times New Roman" w:eastAsia="Calibri" w:hAnsi="Times New Roman" w:cs="Times New Roman"/>
          <w:sz w:val="28"/>
          <w:szCs w:val="28"/>
        </w:rPr>
        <w:t>«В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несении </w:t>
      </w:r>
      <w:r w:rsidR="00381B8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 транспортных средств, принадлежащих пользователям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1C067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C067B" w:rsidRDefault="001C067B" w:rsidP="001C067B">
      <w:pPr>
        <w:jc w:val="center"/>
        <w:outlineLvl w:val="1"/>
        <w:rPr>
          <w:ins w:id="9" w:author="Скобелева Карина Олеговна" w:date="2025-09-04T17:02:00Z"/>
          <w:rFonts w:ascii="Times New Roman" w:eastAsia="Calibri" w:hAnsi="Times New Roman" w:cs="Times New Roman"/>
          <w:sz w:val="28"/>
          <w:szCs w:val="28"/>
        </w:rPr>
      </w:pPr>
    </w:p>
    <w:p w:rsidR="008A33F5" w:rsidRDefault="008A33F5" w:rsidP="001C067B">
      <w:pPr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8A33F5" w:rsidRPr="00E86AEB" w:rsidRDefault="008A33F5" w:rsidP="008A33F5">
      <w:pPr>
        <w:widowControl w:val="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5" o:title=""/>
          </v:shape>
          <o:OLEObject Type="Embed" ProgID="MSPhotoEd.3" ShapeID="_x0000_i1025" DrawAspect="Content" ObjectID="_1822569163" r:id="rId6"/>
        </w:object>
      </w:r>
    </w:p>
    <w:p w:rsidR="008A33F5" w:rsidRPr="00E86AEB" w:rsidRDefault="008A33F5" w:rsidP="008A33F5">
      <w:pPr>
        <w:widowControl w:val="0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8A33F5" w:rsidRPr="00E86AEB" w:rsidRDefault="008A33F5" w:rsidP="008A33F5">
      <w:pPr>
        <w:widowControl w:val="0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8A33F5" w:rsidRPr="00E86AEB" w:rsidRDefault="008A33F5" w:rsidP="008A33F5">
      <w:pPr>
        <w:widowControl w:val="0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8A33F5" w:rsidRPr="00E86AEB" w:rsidRDefault="008A33F5" w:rsidP="008A33F5">
      <w:pPr>
        <w:widowControl w:val="0"/>
        <w:jc w:val="center"/>
        <w:rPr>
          <w:rFonts w:ascii="Arial" w:eastAsia="Times New Roman" w:hAnsi="Arial" w:cs="Times New Roman"/>
          <w:b/>
          <w:lang w:eastAsia="ru-RU"/>
        </w:rPr>
      </w:pPr>
      <w:r w:rsidRPr="00E86AEB">
        <w:rPr>
          <w:rFonts w:ascii="Arial" w:eastAsia="Times New Roman" w:hAnsi="Arial" w:cs="Times New Roman"/>
          <w:b/>
          <w:lang w:eastAsia="ru-RU"/>
        </w:rPr>
        <w:t xml:space="preserve">ГОРОДСКОГО ОКРУГА ЩЁЛКОВО   </w:t>
      </w:r>
    </w:p>
    <w:p w:rsidR="008A33F5" w:rsidRPr="00E86AEB" w:rsidRDefault="008A33F5" w:rsidP="008A33F5">
      <w:pPr>
        <w:widowControl w:val="0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8A33F5" w:rsidRPr="00E86AEB" w:rsidRDefault="008A33F5" w:rsidP="008A33F5">
      <w:pPr>
        <w:widowControl w:val="0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8A33F5" w:rsidRPr="00E86AEB" w:rsidRDefault="008A33F5" w:rsidP="008A33F5">
      <w:pPr>
        <w:widowControl w:val="0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8A33F5" w:rsidRPr="00E86AEB" w:rsidRDefault="008A33F5" w:rsidP="008A33F5">
      <w:pPr>
        <w:widowControl w:val="0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33F5" w:rsidRPr="00E86AEB" w:rsidRDefault="008A33F5" w:rsidP="008A33F5">
      <w:pPr>
        <w:widowControl w:val="0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8A33F5" w:rsidRPr="00E86AEB" w:rsidRDefault="008A33F5" w:rsidP="008A33F5">
      <w:pPr>
        <w:widowControl w:val="0"/>
        <w:spacing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1E3DB9" w:rsidRDefault="001E3DB9" w:rsidP="004C6B4E">
      <w:pPr>
        <w:jc w:val="center"/>
        <w:sectPr w:rsidR="001E3DB9" w:rsidSect="001C067B"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1E3DB9">
      <w:pPr>
        <w:spacing w:line="276" w:lineRule="auto"/>
        <w:ind w:firstLine="5245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C067B" w:rsidRPr="00A26E0A" w:rsidTr="007719E4">
        <w:tc>
          <w:tcPr>
            <w:tcW w:w="3969" w:type="dxa"/>
          </w:tcPr>
          <w:p w:rsidR="001C067B" w:rsidRPr="00A26E0A" w:rsidRDefault="001C067B" w:rsidP="007719E4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1C067B" w:rsidRPr="00A26E0A" w:rsidRDefault="001C067B" w:rsidP="007719E4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1C067B" w:rsidRDefault="001C067B" w:rsidP="001C067B">
      <w:pPr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A33F5" w:rsidRDefault="008A33F5" w:rsidP="001C0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ns w:id="10" w:author="Скобелева Карина Олеговна" w:date="2025-09-04T17:02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067B" w:rsidRPr="00A26E0A" w:rsidRDefault="001C067B" w:rsidP="001C06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1E3DB9" w:rsidRPr="00FC28F0" w:rsidRDefault="00F77856" w:rsidP="001C067B">
      <w:pPr>
        <w:jc w:val="center"/>
        <w:rPr>
          <w:rFonts w:ascii="Times New Roman" w:hAnsi="Times New Roman" w:cs="Times New Roman"/>
          <w:sz w:val="28"/>
        </w:rPr>
      </w:pPr>
      <w:r w:rsidRPr="00FC28F0">
        <w:rPr>
          <w:rFonts w:ascii="Times New Roman" w:hAnsi="Times New Roman" w:cs="Times New Roman"/>
          <w:sz w:val="28"/>
        </w:rPr>
        <w:t xml:space="preserve">об отказе в предоставлении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 </w:t>
      </w:r>
      <w:r w:rsidR="001C067B">
        <w:rPr>
          <w:rFonts w:ascii="Times New Roman" w:eastAsia="Calibri" w:hAnsi="Times New Roman" w:cs="Times New Roman"/>
          <w:sz w:val="28"/>
          <w:szCs w:val="28"/>
        </w:rPr>
        <w:t>«В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B8D" w:rsidRPr="001C067B">
        <w:rPr>
          <w:rFonts w:ascii="Times New Roman" w:hAnsi="Times New Roman"/>
          <w:sz w:val="28"/>
          <w:szCs w:val="28"/>
        </w:rPr>
        <w:t xml:space="preserve">(изменение, исключение) </w:t>
      </w:r>
      <w:r w:rsidR="001C067B"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381B8D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ins w:id="11" w:author="Скобелева Карина Олеговна" w:date="2025-09-04T17:02:00Z">
        <w:r w:rsidR="008A33F5">
          <w:rPr>
            <w:rFonts w:ascii="Times New Roman" w:eastAsia="Calibri" w:hAnsi="Times New Roman" w:cs="Times New Roman"/>
            <w:sz w:val="28"/>
            <w:szCs w:val="28"/>
          </w:rPr>
          <w:br/>
        </w:r>
      </w:ins>
      <w:r w:rsidR="001C067B"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1C067B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E3DB9" w:rsidRDefault="001E3DB9">
      <w:pPr>
        <w:pStyle w:val="a7"/>
        <w:spacing w:line="276" w:lineRule="auto"/>
        <w:rPr>
          <w:rStyle w:val="20"/>
        </w:rPr>
      </w:pP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Pr="00FC28F0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 w:rsidRPr="00FC28F0">
        <w:rPr>
          <w:b w:val="0"/>
          <w:sz w:val="28"/>
          <w:szCs w:val="28"/>
        </w:rPr>
        <w:t>В соответствии с ____ (</w:t>
      </w:r>
      <w:r w:rsidRPr="00FC28F0">
        <w:rPr>
          <w:b w:val="0"/>
          <w:i/>
          <w:sz w:val="28"/>
          <w:szCs w:val="28"/>
        </w:rPr>
        <w:t>указать наименование и состав реквизитов нормативного правового акта Российской Федерации, Московской области, в том числе административного регламента (далее – Регламент) на основании которого принято данное решение)</w:t>
      </w:r>
      <w:r w:rsidRPr="00FC28F0">
        <w:rPr>
          <w:b w:val="0"/>
          <w:sz w:val="28"/>
          <w:szCs w:val="28"/>
        </w:rPr>
        <w:t xml:space="preserve"> </w:t>
      </w:r>
      <w:r w:rsidR="001C067B" w:rsidRPr="00314369">
        <w:rPr>
          <w:rStyle w:val="20"/>
          <w:sz w:val="28"/>
          <w:szCs w:val="28"/>
          <w:lang w:eastAsia="en-US" w:bidi="ar-SA"/>
        </w:rPr>
        <w:t>А</w:t>
      </w:r>
      <w:r w:rsidR="001C067B">
        <w:rPr>
          <w:rStyle w:val="20"/>
          <w:sz w:val="28"/>
          <w:szCs w:val="28"/>
          <w:lang w:eastAsia="en-US" w:bidi="ar-SA"/>
        </w:rPr>
        <w:t xml:space="preserve">дминистрация </w:t>
      </w:r>
      <w:r w:rsidR="008A33F5">
        <w:rPr>
          <w:rStyle w:val="20"/>
          <w:sz w:val="28"/>
          <w:szCs w:val="28"/>
          <w:lang w:eastAsia="en-US" w:bidi="ar-SA"/>
        </w:rPr>
        <w:t>городского округа Щёлково</w:t>
      </w:r>
      <w:r w:rsidR="001C067B">
        <w:rPr>
          <w:rStyle w:val="20"/>
          <w:b/>
          <w:sz w:val="28"/>
          <w:szCs w:val="28"/>
          <w:lang w:eastAsia="en-US" w:bidi="ar-SA"/>
        </w:rPr>
        <w:t xml:space="preserve"> </w:t>
      </w:r>
      <w:r w:rsidR="001C067B">
        <w:rPr>
          <w:rStyle w:val="20"/>
          <w:sz w:val="28"/>
          <w:szCs w:val="28"/>
          <w:lang w:eastAsia="en-US" w:bidi="ar-SA"/>
        </w:rPr>
        <w:t xml:space="preserve"> (далее – Администрация)</w:t>
      </w:r>
      <w:r w:rsidR="001C067B">
        <w:rPr>
          <w:rStyle w:val="20"/>
          <w:b/>
          <w:sz w:val="28"/>
          <w:szCs w:val="28"/>
          <w:lang w:eastAsia="en-US" w:bidi="ar-SA"/>
        </w:rPr>
        <w:t xml:space="preserve"> </w:t>
      </w:r>
      <w:r w:rsidRPr="00FC28F0">
        <w:rPr>
          <w:b w:val="0"/>
          <w:sz w:val="28"/>
          <w:szCs w:val="28"/>
        </w:rPr>
        <w:t xml:space="preserve"> рассмотрел</w:t>
      </w:r>
      <w:r w:rsidR="00216AD7">
        <w:rPr>
          <w:b w:val="0"/>
          <w:sz w:val="28"/>
          <w:szCs w:val="28"/>
        </w:rPr>
        <w:t>а</w:t>
      </w:r>
      <w:r w:rsidRPr="00FC28F0">
        <w:rPr>
          <w:b w:val="0"/>
          <w:sz w:val="28"/>
          <w:szCs w:val="28"/>
        </w:rPr>
        <w:t xml:space="preserve"> запрос о предоставлении </w:t>
      </w:r>
      <w:r w:rsidR="0005056D" w:rsidRPr="0005056D">
        <w:rPr>
          <w:b w:val="0"/>
          <w:sz w:val="28"/>
          <w:szCs w:val="28"/>
        </w:rPr>
        <w:t>муниципальной</w:t>
      </w:r>
      <w:r w:rsidRPr="0005056D">
        <w:rPr>
          <w:b w:val="0"/>
          <w:sz w:val="28"/>
          <w:szCs w:val="28"/>
        </w:rPr>
        <w:t xml:space="preserve"> </w:t>
      </w:r>
      <w:r w:rsidRPr="00FC28F0">
        <w:rPr>
          <w:b w:val="0"/>
          <w:sz w:val="28"/>
          <w:szCs w:val="28"/>
        </w:rPr>
        <w:t xml:space="preserve">услуги </w:t>
      </w:r>
      <w:r w:rsidR="001C067B" w:rsidRPr="001C067B">
        <w:rPr>
          <w:b w:val="0"/>
          <w:sz w:val="28"/>
          <w:szCs w:val="28"/>
        </w:rPr>
        <w:t xml:space="preserve">«Внесении </w:t>
      </w:r>
      <w:r w:rsidR="00381B8D" w:rsidRPr="00381B8D">
        <w:rPr>
          <w:b w:val="0"/>
          <w:sz w:val="28"/>
          <w:szCs w:val="28"/>
        </w:rPr>
        <w:t xml:space="preserve">(изменение, исключение) </w:t>
      </w:r>
      <w:r w:rsidR="001C067B" w:rsidRPr="001C067B">
        <w:rPr>
          <w:b w:val="0"/>
          <w:sz w:val="28"/>
          <w:szCs w:val="28"/>
        </w:rPr>
        <w:t>сведений в реестр транспортных средств, принадлежащих пользователям</w:t>
      </w:r>
      <w:r w:rsidR="00381B8D">
        <w:rPr>
          <w:b w:val="0"/>
          <w:sz w:val="28"/>
          <w:szCs w:val="28"/>
        </w:rPr>
        <w:t xml:space="preserve">, которые оформили резидентские парковочные разрешения </w:t>
      </w:r>
      <w:r w:rsidR="001C067B" w:rsidRPr="001C067B">
        <w:rPr>
          <w:b w:val="0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Pr="00FC28F0">
        <w:rPr>
          <w:b w:val="0"/>
          <w:sz w:val="28"/>
          <w:szCs w:val="28"/>
        </w:rPr>
        <w:t xml:space="preserve"> № ______ </w:t>
      </w:r>
      <w:r w:rsidRPr="00FC28F0">
        <w:rPr>
          <w:b w:val="0"/>
          <w:i/>
          <w:sz w:val="28"/>
          <w:szCs w:val="28"/>
        </w:rPr>
        <w:t>(указать регистрационный номер запроса)</w:t>
      </w:r>
      <w:r w:rsidRPr="00FC28F0">
        <w:rPr>
          <w:b w:val="0"/>
          <w:sz w:val="28"/>
          <w:szCs w:val="28"/>
        </w:rPr>
        <w:t xml:space="preserve"> (далее соответственно – запрос, </w:t>
      </w:r>
      <w:r w:rsidR="000E241A">
        <w:rPr>
          <w:b w:val="0"/>
          <w:sz w:val="28"/>
          <w:szCs w:val="28"/>
        </w:rPr>
        <w:t>муниципальн</w:t>
      </w:r>
      <w:r w:rsidRPr="00FC28F0">
        <w:rPr>
          <w:b w:val="0"/>
          <w:sz w:val="28"/>
          <w:szCs w:val="28"/>
        </w:rPr>
        <w:t xml:space="preserve">ая услуга) и приняло решение об отказе в предоставлении </w:t>
      </w:r>
      <w:r w:rsidR="0005056D" w:rsidRPr="0005056D">
        <w:rPr>
          <w:b w:val="0"/>
          <w:sz w:val="28"/>
          <w:szCs w:val="28"/>
        </w:rPr>
        <w:t>муниципальной</w:t>
      </w:r>
      <w:r w:rsidRPr="0005056D">
        <w:rPr>
          <w:b w:val="0"/>
          <w:sz w:val="28"/>
          <w:szCs w:val="28"/>
        </w:rPr>
        <w:t xml:space="preserve"> </w:t>
      </w:r>
      <w:r w:rsidRPr="00FC28F0">
        <w:rPr>
          <w:b w:val="0"/>
          <w:sz w:val="28"/>
          <w:szCs w:val="28"/>
        </w:rPr>
        <w:t>услуги по следующему основанию: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tbl>
      <w:tblPr>
        <w:tblW w:w="9917" w:type="dxa"/>
        <w:tblInd w:w="118" w:type="dxa"/>
        <w:tblLook w:val="0000" w:firstRow="0" w:lastRow="0" w:firstColumn="0" w:lastColumn="0" w:noHBand="0" w:noVBand="0"/>
      </w:tblPr>
      <w:tblGrid>
        <w:gridCol w:w="3454"/>
        <w:gridCol w:w="3232"/>
        <w:gridCol w:w="3231"/>
      </w:tblGrid>
      <w:tr w:rsidR="001E3DB9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Ссылка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на соответствующий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подпункт подраздела 19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Регламента, в котором</w:t>
            </w:r>
          </w:p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содержится основание</w:t>
            </w:r>
          </w:p>
          <w:p w:rsidR="001E3DB9" w:rsidRPr="00FC28F0" w:rsidRDefault="00F77856" w:rsidP="001C06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для отказа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основания для отказа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1C067B"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Pr="00FC28F0" w:rsidRDefault="00F77856" w:rsidP="00FC28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Разъяснение причины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принятия решения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 отказе в предоставлении </w:t>
            </w:r>
            <w:r w:rsidR="001C067B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="001C067B" w:rsidRPr="00FC28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28F0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  <w:tr w:rsidR="001E3DB9">
        <w:tc>
          <w:tcPr>
            <w:tcW w:w="3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DB9" w:rsidRDefault="001E3DB9">
            <w:pPr>
              <w:pStyle w:val="a7"/>
              <w:widowControl w:val="0"/>
              <w:spacing w:line="276" w:lineRule="auto"/>
              <w:ind w:firstLine="709"/>
              <w:jc w:val="both"/>
              <w:rPr>
                <w:b w:val="0"/>
                <w:sz w:val="28"/>
                <w:szCs w:val="28"/>
              </w:rPr>
            </w:pPr>
          </w:p>
        </w:tc>
      </w:tr>
    </w:tbl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Вы вправе повторно обратиться в </w:t>
      </w:r>
      <w:r w:rsidR="001C067B">
        <w:rPr>
          <w:b w:val="0"/>
          <w:sz w:val="28"/>
          <w:szCs w:val="28"/>
        </w:rPr>
        <w:t>Администрацию</w:t>
      </w:r>
      <w:r>
        <w:rPr>
          <w:b w:val="0"/>
          <w:sz w:val="28"/>
          <w:szCs w:val="28"/>
        </w:rPr>
        <w:t xml:space="preserve"> с запросом после устранения указанного основания для отказа в предоставлении</w:t>
      </w:r>
      <w:r w:rsidR="0005056D">
        <w:rPr>
          <w:b w:val="0"/>
          <w:sz w:val="28"/>
          <w:szCs w:val="28"/>
        </w:rPr>
        <w:t xml:space="preserve"> муниципальной</w:t>
      </w:r>
      <w:r>
        <w:rPr>
          <w:b w:val="0"/>
          <w:sz w:val="28"/>
          <w:szCs w:val="28"/>
        </w:rPr>
        <w:t xml:space="preserve"> услуги.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F77856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Настоящее решение об отказе в предоставлении </w:t>
      </w:r>
      <w:r w:rsidR="001C067B" w:rsidRPr="001C067B">
        <w:rPr>
          <w:b w:val="0"/>
          <w:sz w:val="28"/>
          <w:szCs w:val="28"/>
        </w:rPr>
        <w:t xml:space="preserve">муниципальной </w:t>
      </w:r>
      <w:r>
        <w:rPr>
          <w:b w:val="0"/>
          <w:sz w:val="28"/>
          <w:szCs w:val="28"/>
        </w:rPr>
        <w:t xml:space="preserve">услуги может быть обжаловано в досудебном (внесудебном) порядке путем направления жалобы в соответствии с разделом </w:t>
      </w:r>
      <w:r>
        <w:rPr>
          <w:b w:val="0"/>
          <w:sz w:val="28"/>
          <w:szCs w:val="28"/>
          <w:lang w:val="en-US"/>
        </w:rPr>
        <w:t>V</w:t>
      </w:r>
      <w:r>
        <w:rPr>
          <w:b w:val="0"/>
          <w:sz w:val="28"/>
          <w:szCs w:val="28"/>
        </w:rPr>
        <w:t xml:space="preserve"> «Досудебный (внесудебный) порядок обжалования решений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действий (бездействия) Ведомства, МФЦ, а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также их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должностных лиц, государственных служащих и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 xml:space="preserve">работников» </w:t>
      </w:r>
      <w:r w:rsidRPr="00FC28F0">
        <w:rPr>
          <w:b w:val="0"/>
          <w:sz w:val="28"/>
          <w:szCs w:val="28"/>
        </w:rPr>
        <w:t>Регламента</w:t>
      </w:r>
      <w:r>
        <w:rPr>
          <w:b w:val="0"/>
          <w:sz w:val="28"/>
          <w:szCs w:val="28"/>
        </w:rPr>
        <w:t>, а также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судебном порядке в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соответствии с</w:t>
      </w:r>
      <w:r>
        <w:rPr>
          <w:rStyle w:val="20"/>
          <w:sz w:val="28"/>
          <w:szCs w:val="28"/>
          <w:lang w:eastAsia="en-US" w:bidi="ar-SA"/>
        </w:rPr>
        <w:t> </w:t>
      </w:r>
      <w:r>
        <w:rPr>
          <w:b w:val="0"/>
          <w:sz w:val="28"/>
          <w:szCs w:val="28"/>
        </w:rPr>
        <w:t>законодательством Российской Федерации.</w:t>
      </w: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1E3DB9" w:rsidRDefault="001E3DB9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</w:p>
    <w:p w:rsidR="001E3DB9" w:rsidRDefault="00F77856">
      <w:pPr>
        <w:pStyle w:val="a7"/>
        <w:spacing w:line="276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Дополнительно информируем:</w:t>
      </w:r>
    </w:p>
    <w:p w:rsidR="001E3DB9" w:rsidRDefault="00F77856">
      <w:pPr>
        <w:pStyle w:val="a7"/>
        <w:spacing w:line="276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_______________________________________________________________ (</w:t>
      </w:r>
      <w:r>
        <w:rPr>
          <w:b w:val="0"/>
          <w:i/>
          <w:sz w:val="28"/>
          <w:szCs w:val="28"/>
        </w:rPr>
        <w:t xml:space="preserve">указывается информация, необходимая для устранения оснований для отказа в предоставлении </w:t>
      </w:r>
      <w:r w:rsidR="0005056D" w:rsidRPr="0005056D">
        <w:rPr>
          <w:b w:val="0"/>
          <w:i/>
          <w:sz w:val="28"/>
          <w:szCs w:val="28"/>
        </w:rPr>
        <w:t>муниципальной</w:t>
      </w:r>
      <w:r w:rsidRPr="0005056D">
        <w:rPr>
          <w:b w:val="0"/>
          <w:i/>
          <w:sz w:val="28"/>
          <w:szCs w:val="28"/>
        </w:rPr>
        <w:t xml:space="preserve"> </w:t>
      </w:r>
      <w:r>
        <w:rPr>
          <w:b w:val="0"/>
          <w:i/>
          <w:sz w:val="28"/>
          <w:szCs w:val="28"/>
        </w:rPr>
        <w:t>услуги, а также иная дополнительная информация при необходимости</w:t>
      </w:r>
      <w:r>
        <w:rPr>
          <w:b w:val="0"/>
          <w:sz w:val="28"/>
          <w:szCs w:val="28"/>
        </w:rPr>
        <w:t>).</w:t>
      </w:r>
    </w:p>
    <w:p w:rsidR="001E3DB9" w:rsidRDefault="001E3DB9">
      <w:pPr>
        <w:pStyle w:val="a7"/>
        <w:spacing w:line="276" w:lineRule="auto"/>
        <w:ind w:firstLine="709"/>
        <w:jc w:val="both"/>
        <w:rPr>
          <w:sz w:val="28"/>
          <w:szCs w:val="28"/>
        </w:rPr>
      </w:pPr>
    </w:p>
    <w:p w:rsidR="001E3DB9" w:rsidRDefault="001E3DB9">
      <w:pPr>
        <w:sectPr w:rsidR="001E3DB9">
          <w:type w:val="continuous"/>
          <w:pgSz w:w="11906" w:h="16838"/>
          <w:pgMar w:top="1134" w:right="850" w:bottom="1134" w:left="1134" w:header="0" w:footer="0" w:gutter="0"/>
          <w:cols w:space="720"/>
          <w:formProt w:val="0"/>
          <w:docGrid w:linePitch="312" w:charSpace="-6145"/>
        </w:sectPr>
      </w:pPr>
    </w:p>
    <w:p w:rsidR="00F77856" w:rsidRDefault="00F77856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F77856" w:rsidRDefault="00F77856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1C067B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244D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p w:rsidR="00244DCE" w:rsidRDefault="004E4353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186055</wp:posOffset>
                </wp:positionV>
                <wp:extent cx="2505075" cy="1009650"/>
                <wp:effectExtent l="0" t="0" r="9525" b="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05075" cy="10096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7856" w:rsidRPr="00A84777" w:rsidRDefault="00F77856" w:rsidP="00F77856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left:0;text-align:left;margin-left:132.45pt;margin-top:14.65pt;width:197.25pt;height:7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" fillcolor="white [3201]" strokecolor="black [3200]" strokeweight="1pt">
                <v:path arrowok="t"/>
                <v:textbox>
                  <w:txbxContent>
                    <w:p w:rsidR="00F77856" w:rsidRPr="00A84777" w:rsidRDefault="00F77856" w:rsidP="00F77856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</w:p>
    <w:p w:rsidR="00244DCE" w:rsidRPr="00540923" w:rsidRDefault="00244DCE" w:rsidP="00244DCE">
      <w:pPr>
        <w:pStyle w:val="a7"/>
        <w:spacing w:line="276" w:lineRule="auto"/>
        <w:ind w:firstLine="709"/>
        <w:jc w:val="right"/>
        <w:rPr>
          <w:rFonts w:cs="Times New Roman"/>
          <w:b w:val="0"/>
          <w:sz w:val="28"/>
          <w:szCs w:val="28"/>
        </w:rPr>
      </w:pPr>
      <w:r w:rsidRPr="00540923">
        <w:rPr>
          <w:rFonts w:cs="Times New Roman"/>
          <w:b w:val="0"/>
          <w:sz w:val="28"/>
          <w:szCs w:val="28"/>
        </w:rPr>
        <w:t>«__» _____ 202__</w:t>
      </w:r>
    </w:p>
    <w:p w:rsidR="00244DCE" w:rsidRPr="00761EF5" w:rsidRDefault="00244DCE" w:rsidP="00244DCE">
      <w:pPr>
        <w:spacing w:line="276" w:lineRule="auto"/>
        <w:ind w:hanging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7856" w:rsidRDefault="00F77856" w:rsidP="00F77856">
      <w:pPr>
        <w:spacing w:line="276" w:lineRule="auto"/>
        <w:jc w:val="both"/>
        <w:rPr>
          <w:b/>
          <w:sz w:val="28"/>
          <w:szCs w:val="28"/>
        </w:rPr>
      </w:pPr>
    </w:p>
    <w:p w:rsidR="001E3DB9" w:rsidRDefault="001E3DB9">
      <w:pPr>
        <w:pStyle w:val="a7"/>
        <w:spacing w:line="276" w:lineRule="auto"/>
        <w:ind w:firstLine="709"/>
        <w:jc w:val="left"/>
      </w:pPr>
    </w:p>
    <w:sectPr w:rsidR="001E3DB9" w:rsidSect="004B037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95F15"/>
    <w:multiLevelType w:val="multilevel"/>
    <w:tmpl w:val="EF7AC1F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D67ED0"/>
    <w:multiLevelType w:val="multilevel"/>
    <w:tmpl w:val="6BAAE97A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2" w15:restartNumberingAfterBreak="0">
    <w:nsid w:val="3FB95871"/>
    <w:multiLevelType w:val="multilevel"/>
    <w:tmpl w:val="46D83516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598460C2"/>
    <w:multiLevelType w:val="multilevel"/>
    <w:tmpl w:val="9A5093B4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4" w15:restartNumberingAfterBreak="0">
    <w:nsid w:val="7DCA09EE"/>
    <w:multiLevelType w:val="multilevel"/>
    <w:tmpl w:val="3C86721C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DB9"/>
    <w:rsid w:val="000144ED"/>
    <w:rsid w:val="0005056D"/>
    <w:rsid w:val="000E241A"/>
    <w:rsid w:val="0018464B"/>
    <w:rsid w:val="001C067B"/>
    <w:rsid w:val="001E3DB9"/>
    <w:rsid w:val="00205FED"/>
    <w:rsid w:val="00216AD7"/>
    <w:rsid w:val="00244DCE"/>
    <w:rsid w:val="00261BC1"/>
    <w:rsid w:val="00381B8D"/>
    <w:rsid w:val="004C6B4E"/>
    <w:rsid w:val="004E4353"/>
    <w:rsid w:val="00540923"/>
    <w:rsid w:val="008A33F5"/>
    <w:rsid w:val="00CC71B9"/>
    <w:rsid w:val="00F77856"/>
    <w:rsid w:val="00FC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EB300"/>
  <w15:docId w15:val="{0F6D0509-7495-42AD-A3E0-5295CB00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Heading"/>
    <w:next w:val="a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a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a"/>
    <w:qFormat/>
    <w:pPr>
      <w:numPr>
        <w:ilvl w:val="2"/>
        <w:numId w:val="1"/>
      </w:numPr>
      <w:spacing w:before="140"/>
      <w:outlineLvl w:val="2"/>
    </w:pPr>
    <w:rPr>
      <w:b/>
      <w:bCs/>
      <w:color w:val="808080"/>
    </w:rPr>
  </w:style>
  <w:style w:type="paragraph" w:styleId="4">
    <w:name w:val="heading 4"/>
    <w:basedOn w:val="Heading"/>
    <w:next w:val="a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a3">
    <w:name w:val="обычный приложения Знак"/>
    <w:basedOn w:val="a0"/>
    <w:qFormat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АР Прил 2 Знак"/>
    <w:basedOn w:val="a3"/>
    <w:qFormat/>
    <w:rPr>
      <w:rFonts w:ascii="Times New Roman" w:eastAsia="Calibri" w:hAnsi="Times New Roman"/>
      <w:b/>
      <w:sz w:val="24"/>
      <w:szCs w:val="24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7">
    <w:name w:val="обычный приложения"/>
    <w:basedOn w:val="a"/>
    <w:qFormat/>
    <w:pPr>
      <w:jc w:val="center"/>
    </w:pPr>
    <w:rPr>
      <w:rFonts w:ascii="Times New Roman" w:eastAsia="Calibri" w:hAnsi="Times New Roman"/>
      <w:b/>
    </w:rPr>
  </w:style>
  <w:style w:type="paragraph" w:customStyle="1" w:styleId="21">
    <w:name w:val="АР Прил 2"/>
    <w:basedOn w:val="a7"/>
    <w:qFormat/>
  </w:style>
  <w:style w:type="paragraph" w:customStyle="1" w:styleId="2-">
    <w:name w:val="Рег. Заголовок 2-го уровня регламента"/>
    <w:basedOn w:val="a"/>
    <w:qFormat/>
    <w:pPr>
      <w:jc w:val="center"/>
      <w:outlineLvl w:val="1"/>
    </w:pPr>
    <w:rPr>
      <w:rFonts w:ascii="Times New Roman" w:eastAsia="Calibri" w:hAnsi="Times New Roman"/>
      <w:b/>
      <w:bCs/>
    </w:rPr>
  </w:style>
  <w:style w:type="paragraph" w:styleId="a8">
    <w:name w:val="footnote text"/>
    <w:basedOn w:val="a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10">
    <w:name w:val="Обычная таблица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paragraph" w:customStyle="1" w:styleId="PreformattedText">
    <w:name w:val="Preformatted Text"/>
    <w:basedOn w:val="a"/>
    <w:qFormat/>
    <w:rPr>
      <w:rFonts w:ascii="Liberation Mono" w:hAnsi="Liberation Mono" w:cs="Liberation Mono"/>
      <w:sz w:val="20"/>
      <w:szCs w:val="20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table" w:customStyle="1" w:styleId="11">
    <w:name w:val="Сетка таблицы1"/>
    <w:basedOn w:val="a1"/>
    <w:next w:val="a9"/>
    <w:uiPriority w:val="39"/>
    <w:rsid w:val="001C067B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1C06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A33F5"/>
    <w:rPr>
      <w:rFonts w:ascii="Segoe UI" w:hAnsi="Segoe UI" w:cs="Mangal"/>
      <w:sz w:val="18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A33F5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Данилюк Наталья Николаевна</dc:creator>
  <dc:description/>
  <cp:lastModifiedBy>Скобелева Карина Олеговна</cp:lastModifiedBy>
  <cp:revision>4</cp:revision>
  <dcterms:created xsi:type="dcterms:W3CDTF">2025-08-06T16:09:00Z</dcterms:created>
  <dcterms:modified xsi:type="dcterms:W3CDTF">2025-10-21T13:26:00Z</dcterms:modified>
  <dc:language>en-US</dc:language>
</cp:coreProperties>
</file>